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</w:t>
      </w:r>
      <w:ins w:id="0" w:author="Autor">
        <w:r w:rsidR="00BB4FFF">
          <w:rPr>
            <w:rFonts w:asciiTheme="minorHAnsi" w:hAnsiTheme="minorHAnsi" w:cstheme="minorHAnsi"/>
            <w:sz w:val="22"/>
          </w:rPr>
          <w:t xml:space="preserve">v znení neskorších predpisov </w:t>
        </w:r>
      </w:ins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r w:rsidR="006554CC" w:rsidRPr="0005691C">
        <w:rPr>
          <w:rFonts w:asciiTheme="minorHAnsi" w:hAnsiTheme="minorHAnsi" w:cstheme="minorHAnsi"/>
          <w:sz w:val="22"/>
        </w:rPr>
        <w:t>ŽoNFP</w:t>
      </w:r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 xml:space="preserve">doporučenou poštou alebo elektronicky prostredníctvom Ústredného portálu verejnej správy, podpísanú kvalifikovaným elektronickým podpisom, kvalifikovaným elektronickým podpisom s mandátnym certifikátom </w:t>
      </w:r>
      <w:del w:id="1" w:author="Autor">
        <w:r w:rsidR="00561D29" w:rsidRPr="00BF0466" w:rsidDel="00BB4FFF">
          <w:rPr>
            <w:rFonts w:asciiTheme="minorHAnsi" w:hAnsiTheme="minorHAnsi" w:cstheme="minorHAnsi"/>
            <w:sz w:val="22"/>
          </w:rPr>
          <w:delText>alebo kvalifikovanou elektronickou pečaťou</w:delText>
        </w:r>
        <w:r w:rsidR="00313FE0" w:rsidRPr="0005691C" w:rsidDel="00BB4FFF">
          <w:rPr>
            <w:rFonts w:asciiTheme="minorHAnsi" w:hAnsiTheme="minorHAnsi" w:cstheme="minorHAnsi"/>
            <w:sz w:val="22"/>
          </w:rPr>
          <w:delText xml:space="preserve"> </w:delText>
        </w:r>
      </w:del>
      <w:r w:rsidR="00313FE0" w:rsidRPr="0005691C">
        <w:rPr>
          <w:rFonts w:asciiTheme="minorHAnsi" w:hAnsiTheme="minorHAnsi" w:cstheme="minorHAnsi"/>
          <w:sz w:val="22"/>
        </w:rPr>
        <w:t xml:space="preserve">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</w:t>
      </w:r>
      <w:r w:rsidR="00313FE0" w:rsidRPr="0005691C">
        <w:rPr>
          <w:rFonts w:asciiTheme="minorHAnsi" w:hAnsiTheme="minorHAnsi" w:cstheme="minorHAnsi"/>
          <w:sz w:val="22"/>
        </w:rPr>
        <w:lastRenderedPageBreak/>
        <w:t xml:space="preserve">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</w:t>
      </w:r>
      <w:bookmarkStart w:id="2" w:name="_GoBack"/>
      <w:bookmarkEnd w:id="2"/>
      <w:r w:rsidRPr="0005691C">
        <w:rPr>
          <w:rFonts w:asciiTheme="minorHAnsi" w:hAnsiTheme="minorHAnsi" w:cstheme="minorHAnsi"/>
          <w:sz w:val="22"/>
        </w:rPr>
        <w:t>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Pr="0005691C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921A8F">
        <w:rPr>
          <w:rFonts w:asciiTheme="minorHAnsi" w:hAnsiTheme="minorHAnsi"/>
        </w:rPr>
        <w:t>Podpísané elektronicky v súlade so zákonom č. 305/2013 Z. z. o elektronickej podobe výkonu pôsobnosti orgánov verejnej moci a o zmene a doplnení niektorých zákonov (zákon o e-</w:t>
      </w:r>
      <w:proofErr w:type="spellStart"/>
      <w:r w:rsidRPr="00921A8F">
        <w:rPr>
          <w:rFonts w:asciiTheme="minorHAnsi" w:hAnsiTheme="minorHAnsi"/>
        </w:rPr>
        <w:t>Governmente</w:t>
      </w:r>
      <w:proofErr w:type="spellEnd"/>
      <w:r w:rsidRPr="00921A8F">
        <w:rPr>
          <w:rFonts w:asciiTheme="minorHAnsi" w:hAnsiTheme="minorHAnsi"/>
        </w:rPr>
        <w:t>) v znení neskorších predpisov.</w:t>
      </w:r>
    </w:p>
    <w:sectPr w:rsidR="00A91C06" w:rsidRPr="0005691C" w:rsidSect="00C571C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13956"/>
    <w:rsid w:val="00153962"/>
    <w:rsid w:val="00154F86"/>
    <w:rsid w:val="0017776D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517659"/>
    <w:rsid w:val="005276D3"/>
    <w:rsid w:val="00542406"/>
    <w:rsid w:val="00561D29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B37FF"/>
    <w:rsid w:val="00AB531C"/>
    <w:rsid w:val="00AF5703"/>
    <w:rsid w:val="00B26191"/>
    <w:rsid w:val="00B333B1"/>
    <w:rsid w:val="00B66F4A"/>
    <w:rsid w:val="00BB4FFF"/>
    <w:rsid w:val="00BB6040"/>
    <w:rsid w:val="00BE1BC5"/>
    <w:rsid w:val="00BF0466"/>
    <w:rsid w:val="00C571C4"/>
    <w:rsid w:val="00C87E11"/>
    <w:rsid w:val="00CA632D"/>
    <w:rsid w:val="00D625EA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7C5D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66931-7178-4C1B-BE83-000C53B3B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2018-11-20T09:27:00Z</dcterms:created>
  <dcterms:modified xsi:type="dcterms:W3CDTF">2019-11-19T08:41:00Z</dcterms:modified>
</cp:coreProperties>
</file>